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eastAsia="黑体"/>
          <w:sz w:val="32"/>
          <w:szCs w:val="32"/>
        </w:rPr>
      </w:pPr>
      <w:r>
        <w:rPr>
          <w:rFonts w:ascii="Times New Roman" w:hAnsi="Times New Roman" w:eastAsia="黑体"/>
          <w:kern w:val="0"/>
          <w:sz w:val="32"/>
          <w:szCs w:val="32"/>
          <w:lang w:val="zh-CN"/>
        </w:rPr>
        <w:t>附件</w:t>
      </w:r>
      <w:del w:id="0" w:author="胡嘉娟" w:date="2020-11-10T15:51:02Z">
        <w:r>
          <w:rPr>
            <w:rFonts w:hint="eastAsia" w:ascii="Times New Roman" w:hAnsi="Times New Roman" w:eastAsia="黑体"/>
            <w:kern w:val="0"/>
            <w:sz w:val="32"/>
            <w:szCs w:val="32"/>
            <w:lang w:val="en-US" w:eastAsia="zh-CN"/>
          </w:rPr>
          <w:delText>2</w:delText>
        </w:r>
      </w:del>
      <w:ins w:id="1" w:author="胡嘉娟" w:date="2020-11-10T15:51:02Z">
        <w:r>
          <w:rPr>
            <w:rFonts w:hint="eastAsia" w:ascii="Times New Roman" w:hAnsi="Times New Roman" w:eastAsia="黑体"/>
            <w:kern w:val="0"/>
            <w:sz w:val="32"/>
            <w:szCs w:val="32"/>
            <w:lang w:val="en-US" w:eastAsia="zh-CN"/>
          </w:rPr>
          <w:t>3</w:t>
        </w:r>
      </w:ins>
      <w:r>
        <w:rPr>
          <w:rFonts w:ascii="Times New Roman" w:hAnsi="Times New Roman" w:eastAsia="黑体"/>
          <w:kern w:val="0"/>
          <w:sz w:val="32"/>
          <w:szCs w:val="32"/>
        </w:rPr>
        <w:t>-2</w:t>
      </w:r>
    </w:p>
    <w:p>
      <w:pPr>
        <w:tabs>
          <w:tab w:val="left" w:pos="5220"/>
        </w:tabs>
        <w:rPr>
          <w:rFonts w:ascii="Times New Roman" w:hAnsi="Times New Roman" w:eastAsia="黑体"/>
          <w:sz w:val="32"/>
          <w:szCs w:val="32"/>
        </w:rPr>
      </w:pPr>
      <w:bookmarkStart w:id="0" w:name="_GoBack"/>
      <w:bookmarkEnd w:id="0"/>
    </w:p>
    <w:p>
      <w:pPr>
        <w:tabs>
          <w:tab w:val="left" w:pos="5220"/>
        </w:tabs>
        <w:jc w:val="center"/>
        <w:rPr>
          <w:rFonts w:ascii="Times New Roman" w:hAnsi="Times New Roman" w:eastAsia="黑体"/>
          <w:sz w:val="52"/>
          <w:szCs w:val="52"/>
        </w:rPr>
      </w:pPr>
    </w:p>
    <w:p>
      <w:pPr>
        <w:tabs>
          <w:tab w:val="left" w:pos="5220"/>
        </w:tabs>
        <w:jc w:val="center"/>
        <w:rPr>
          <w:rFonts w:ascii="Times New Roman" w:hAnsi="Times New Roman" w:eastAsia="黑体"/>
          <w:sz w:val="52"/>
          <w:szCs w:val="52"/>
        </w:rPr>
      </w:pPr>
      <w:r>
        <w:rPr>
          <w:rFonts w:ascii="Times New Roman" w:hAnsi="Times New Roman" w:eastAsia="黑体"/>
          <w:sz w:val="52"/>
          <w:szCs w:val="52"/>
        </w:rPr>
        <w:t>20</w:t>
      </w:r>
      <w:r>
        <w:rPr>
          <w:rFonts w:hint="eastAsia" w:ascii="Times New Roman" w:hAnsi="Times New Roman" w:eastAsia="黑体"/>
          <w:sz w:val="52"/>
          <w:szCs w:val="52"/>
        </w:rPr>
        <w:t>20</w:t>
      </w:r>
      <w:r>
        <w:rPr>
          <w:rFonts w:ascii="Times New Roman" w:hAnsi="Times New Roman" w:eastAsia="黑体"/>
          <w:sz w:val="52"/>
          <w:szCs w:val="52"/>
        </w:rPr>
        <w:t>年工业互联网试点示范申报书</w:t>
      </w:r>
    </w:p>
    <w:p>
      <w:pPr>
        <w:tabs>
          <w:tab w:val="left" w:pos="5220"/>
        </w:tabs>
        <w:jc w:val="center"/>
        <w:rPr>
          <w:rFonts w:ascii="Times New Roman" w:hAnsi="Times New Roman" w:eastAsia="黑体"/>
          <w:sz w:val="52"/>
          <w:szCs w:val="52"/>
        </w:rPr>
      </w:pPr>
      <w:r>
        <w:rPr>
          <w:rFonts w:ascii="Times New Roman" w:hAnsi="Times New Roman" w:eastAsia="黑体"/>
          <w:sz w:val="52"/>
          <w:szCs w:val="52"/>
        </w:rPr>
        <w:t>（</w:t>
      </w:r>
      <w:r>
        <w:rPr>
          <w:rFonts w:hint="eastAsia" w:ascii="Times New Roman" w:hAnsi="Times New Roman" w:eastAsia="黑体"/>
          <w:sz w:val="52"/>
          <w:szCs w:val="52"/>
        </w:rPr>
        <w:t>标识解析集成创新应用</w:t>
      </w:r>
      <w:r>
        <w:rPr>
          <w:rFonts w:hint="eastAsia" w:ascii="Times New Roman" w:hAnsi="Times New Roman" w:eastAsia="黑体"/>
          <w:sz w:val="52"/>
          <w:szCs w:val="52"/>
          <w:lang w:eastAsia="zh-CN"/>
        </w:rPr>
        <w:t>方向</w:t>
      </w:r>
      <w:r>
        <w:rPr>
          <w:rFonts w:ascii="Times New Roman" w:hAnsi="Times New Roman" w:eastAsia="黑体"/>
          <w:sz w:val="52"/>
          <w:szCs w:val="52"/>
        </w:rPr>
        <w:t>）</w:t>
      </w:r>
    </w:p>
    <w:p>
      <w:pPr>
        <w:tabs>
          <w:tab w:val="left" w:pos="5220"/>
        </w:tabs>
        <w:ind w:firstLine="1285" w:firstLineChars="400"/>
        <w:rPr>
          <w:rFonts w:ascii="Times New Roman" w:hAnsi="Times New Roman" w:eastAsia="仿宋_GB2312"/>
          <w:b/>
          <w:sz w:val="32"/>
          <w:szCs w:val="32"/>
        </w:rPr>
      </w:pPr>
    </w:p>
    <w:p>
      <w:pPr>
        <w:tabs>
          <w:tab w:val="left" w:pos="5220"/>
        </w:tabs>
        <w:ind w:firstLine="1285" w:firstLineChars="400"/>
        <w:rPr>
          <w:rFonts w:ascii="Times New Roman" w:hAnsi="Times New Roman" w:eastAsia="仿宋_GB2312"/>
          <w:b/>
          <w:sz w:val="32"/>
          <w:szCs w:val="32"/>
        </w:rPr>
      </w:pPr>
    </w:p>
    <w:p>
      <w:pPr>
        <w:tabs>
          <w:tab w:val="left" w:pos="5220"/>
        </w:tabs>
        <w:rPr>
          <w:rFonts w:ascii="Times New Roman" w:hAnsi="Times New Roman" w:eastAsia="仿宋_GB2312"/>
          <w:b/>
          <w:sz w:val="32"/>
          <w:szCs w:val="32"/>
        </w:rPr>
      </w:pPr>
    </w:p>
    <w:p>
      <w:pPr>
        <w:rPr>
          <w:rFonts w:ascii="Times New Roman" w:hAnsi="Times New Roman" w:eastAsia="黑体"/>
          <w:sz w:val="32"/>
        </w:rPr>
      </w:pPr>
    </w:p>
    <w:p>
      <w:pPr>
        <w:rPr>
          <w:rFonts w:ascii="Times New Roman" w:hAnsi="Times New Roman" w:eastAsia="黑体"/>
          <w:sz w:val="32"/>
        </w:rPr>
      </w:pPr>
    </w:p>
    <w:p>
      <w:pPr>
        <w:jc w:val="left"/>
        <w:rPr>
          <w:rFonts w:ascii="Times New Roman" w:hAnsi="Times New Roman" w:eastAsia="黑体"/>
          <w:sz w:val="32"/>
        </w:rPr>
      </w:pPr>
    </w:p>
    <w:p>
      <w:pPr>
        <w:jc w:val="left"/>
        <w:rPr>
          <w:rFonts w:ascii="Times New Roman" w:hAnsi="Times New Roman" w:eastAsia="黑体"/>
          <w:sz w:val="32"/>
        </w:rPr>
      </w:pPr>
    </w:p>
    <w:p>
      <w:pPr>
        <w:rPr>
          <w:rFonts w:ascii="Times New Roman" w:hAnsi="Times New Roman" w:eastAsia="黑体"/>
          <w:sz w:val="32"/>
        </w:rPr>
      </w:pPr>
      <w:r>
        <w:rPr>
          <w:rFonts w:ascii="Times New Roman" w:hAnsi="Times New Roman" w:eastAsia="黑体"/>
          <w:sz w:val="32"/>
        </w:rPr>
        <w:t xml:space="preserve">项   目   名    称   </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Times New Roman" w:eastAsia="黑体"/>
          <w:sz w:val="32"/>
        </w:rPr>
        <w:t>申 报 单 位（</w:t>
      </w:r>
      <w:r>
        <w:rPr>
          <w:rFonts w:ascii="Times New Roman" w:hAnsi="Times New Roman" w:eastAsia="黑体"/>
          <w:sz w:val="32"/>
        </w:rPr>
        <w:tab/>
      </w:r>
      <w:r>
        <w:rPr>
          <w:rFonts w:ascii="Times New Roman" w:hAnsi="Times New Roman" w:eastAsia="黑体"/>
          <w:sz w:val="32"/>
        </w:rPr>
        <w:t>盖</w:t>
      </w:r>
      <w:r>
        <w:rPr>
          <w:rFonts w:ascii="Times New Roman" w:hAnsi="Times New Roman" w:eastAsia="黑体"/>
          <w:sz w:val="32"/>
        </w:rPr>
        <w:tab/>
      </w:r>
      <w:r>
        <w:rPr>
          <w:rFonts w:ascii="Times New Roman" w:hAnsi="Times New Roman" w:eastAsia="黑体"/>
          <w:sz w:val="32"/>
        </w:rPr>
        <w:t>章</w:t>
      </w:r>
      <w:r>
        <w:rPr>
          <w:rFonts w:ascii="Times New Roman" w:hAnsi="Times New Roman" w:eastAsia="黑体"/>
          <w:sz w:val="32"/>
        </w:rPr>
        <w:tab/>
      </w:r>
      <w:r>
        <w:rPr>
          <w:rFonts w:ascii="Times New Roman" w:hAnsi="Times New Roman" w:eastAsia="黑体"/>
          <w:sz w:val="32"/>
        </w:rPr>
        <w:t>）</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Times New Roman" w:eastAsia="黑体"/>
          <w:sz w:val="32"/>
        </w:rPr>
        <w:t>推 荐 单 位（</w:t>
      </w:r>
      <w:r>
        <w:rPr>
          <w:rFonts w:ascii="Times New Roman" w:hAnsi="Times New Roman" w:eastAsia="黑体"/>
          <w:sz w:val="32"/>
        </w:rPr>
        <w:tab/>
      </w:r>
      <w:r>
        <w:rPr>
          <w:rFonts w:ascii="Times New Roman" w:hAnsi="Times New Roman" w:eastAsia="黑体"/>
          <w:sz w:val="32"/>
        </w:rPr>
        <w:t>盖</w:t>
      </w:r>
      <w:r>
        <w:rPr>
          <w:rFonts w:ascii="Times New Roman" w:hAnsi="Times New Roman" w:eastAsia="黑体"/>
          <w:sz w:val="32"/>
        </w:rPr>
        <w:tab/>
      </w:r>
      <w:r>
        <w:rPr>
          <w:rFonts w:ascii="Times New Roman" w:hAnsi="Times New Roman" w:eastAsia="黑体"/>
          <w:sz w:val="32"/>
        </w:rPr>
        <w:t>章</w:t>
      </w:r>
      <w:r>
        <w:rPr>
          <w:rFonts w:ascii="Times New Roman" w:hAnsi="Times New Roman" w:eastAsia="黑体"/>
          <w:sz w:val="32"/>
        </w:rPr>
        <w:tab/>
      </w:r>
      <w:r>
        <w:rPr>
          <w:rFonts w:ascii="Times New Roman" w:hAnsi="Times New Roman" w:eastAsia="黑体"/>
          <w:sz w:val="32"/>
        </w:rPr>
        <w:t>）</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Times New Roman" w:eastAsia="黑体"/>
          <w:sz w:val="32"/>
        </w:rPr>
        <w:t>申</w:t>
      </w:r>
      <w:r>
        <w:rPr>
          <w:rFonts w:ascii="Times New Roman" w:hAnsi="Times New Roman" w:eastAsia="黑体"/>
          <w:sz w:val="32"/>
        </w:rPr>
        <w:tab/>
      </w:r>
      <w:r>
        <w:rPr>
          <w:rFonts w:ascii="Times New Roman" w:hAnsi="Times New Roman" w:eastAsia="黑体"/>
          <w:sz w:val="32"/>
        </w:rPr>
        <w:tab/>
      </w:r>
      <w:r>
        <w:rPr>
          <w:rFonts w:ascii="Times New Roman" w:hAnsi="Times New Roman" w:eastAsia="黑体"/>
          <w:sz w:val="32"/>
        </w:rPr>
        <w:t>报</w:t>
      </w:r>
      <w:r>
        <w:rPr>
          <w:rFonts w:ascii="Times New Roman" w:hAnsi="Times New Roman" w:eastAsia="黑体"/>
          <w:sz w:val="32"/>
        </w:rPr>
        <w:tab/>
      </w:r>
      <w:r>
        <w:rPr>
          <w:rFonts w:ascii="Times New Roman" w:hAnsi="Times New Roman" w:eastAsia="黑体"/>
          <w:sz w:val="32"/>
        </w:rPr>
        <w:tab/>
      </w:r>
      <w:r>
        <w:rPr>
          <w:rFonts w:ascii="Times New Roman" w:hAnsi="Times New Roman" w:eastAsia="黑体"/>
          <w:sz w:val="32"/>
        </w:rPr>
        <w:t>日</w:t>
      </w:r>
      <w:r>
        <w:rPr>
          <w:rFonts w:ascii="Times New Roman" w:hAnsi="Times New Roman" w:eastAsia="黑体"/>
          <w:sz w:val="32"/>
        </w:rPr>
        <w:tab/>
      </w:r>
      <w:r>
        <w:rPr>
          <w:rFonts w:ascii="Times New Roman" w:hAnsi="Times New Roman" w:eastAsia="黑体"/>
          <w:sz w:val="32"/>
        </w:rPr>
        <w:tab/>
      </w:r>
      <w:r>
        <w:rPr>
          <w:rFonts w:ascii="Times New Roman" w:hAnsi="Times New Roman" w:eastAsia="黑体"/>
          <w:sz w:val="32"/>
        </w:rPr>
        <w:t xml:space="preserve">期   </w:t>
      </w:r>
      <w:r>
        <w:rPr>
          <w:rFonts w:ascii="Times New Roman" w:hAnsi="Times New Roman" w:eastAsia="黑体"/>
          <w:sz w:val="32"/>
          <w:u w:val="single"/>
        </w:rPr>
        <w:t xml:space="preserve">                               </w:t>
      </w:r>
    </w:p>
    <w:p>
      <w:pPr>
        <w:tabs>
          <w:tab w:val="left" w:pos="5220"/>
        </w:tabs>
        <w:rPr>
          <w:rFonts w:ascii="Times New Roman" w:hAnsi="Times New Roman" w:eastAsia="仿宋_GB2312"/>
          <w:b/>
          <w:sz w:val="36"/>
          <w:szCs w:val="36"/>
        </w:rPr>
      </w:pPr>
    </w:p>
    <w:p>
      <w:pPr>
        <w:tabs>
          <w:tab w:val="left" w:pos="5220"/>
        </w:tabs>
        <w:rPr>
          <w:rFonts w:ascii="Times New Roman" w:hAnsi="Times New Roman" w:eastAsia="仿宋_GB2312"/>
          <w:b/>
          <w:sz w:val="36"/>
          <w:szCs w:val="36"/>
        </w:rPr>
      </w:pPr>
    </w:p>
    <w:p>
      <w:pPr>
        <w:tabs>
          <w:tab w:val="left" w:pos="5220"/>
        </w:tabs>
        <w:rPr>
          <w:rFonts w:ascii="Times New Roman" w:hAnsi="Times New Roman" w:eastAsia="仿宋_GB2312"/>
          <w:b/>
          <w:sz w:val="36"/>
          <w:szCs w:val="36"/>
        </w:rPr>
      </w:pPr>
    </w:p>
    <w:p>
      <w:pPr>
        <w:tabs>
          <w:tab w:val="left" w:pos="5220"/>
        </w:tabs>
        <w:jc w:val="center"/>
        <w:rPr>
          <w:rFonts w:ascii="Times New Roman" w:hAnsi="Times New Roman" w:eastAsia="黑体"/>
          <w:sz w:val="56"/>
          <w:szCs w:val="56"/>
        </w:rPr>
      </w:pPr>
      <w:r>
        <w:rPr>
          <w:rFonts w:ascii="Times New Roman" w:hAnsi="Times New Roman" w:eastAsia="黑体"/>
          <w:sz w:val="40"/>
          <w:szCs w:val="40"/>
        </w:rPr>
        <w:t>工业和信息化部编制</w:t>
      </w:r>
    </w:p>
    <w:p>
      <w:pPr>
        <w:spacing w:after="93" w:afterLines="30"/>
        <w:jc w:val="center"/>
        <w:rPr>
          <w:rFonts w:ascii="Times New Roman" w:hAnsi="Times New Roman" w:eastAsia="黑体"/>
          <w:b/>
          <w:color w:val="000000"/>
          <w:sz w:val="40"/>
          <w:szCs w:val="36"/>
        </w:rPr>
        <w:sectPr>
          <w:footerReference r:id="rId3" w:type="default"/>
          <w:pgSz w:w="11906" w:h="16838"/>
          <w:pgMar w:top="1440" w:right="1800" w:bottom="1440" w:left="1800" w:header="851" w:footer="992" w:gutter="0"/>
          <w:cols w:space="720" w:num="1"/>
          <w:docGrid w:type="lines" w:linePitch="312" w:charSpace="0"/>
        </w:sectPr>
      </w:pPr>
    </w:p>
    <w:p>
      <w:pPr>
        <w:snapToGrid w:val="0"/>
        <w:spacing w:line="360" w:lineRule="auto"/>
        <w:outlineLvl w:val="0"/>
        <w:rPr>
          <w:rFonts w:ascii="Times New Roman" w:hAnsi="Times New Roman" w:eastAsia="仿宋_GB2312"/>
          <w:snapToGrid w:val="0"/>
          <w:spacing w:val="2"/>
          <w:sz w:val="32"/>
          <w:szCs w:val="32"/>
        </w:rPr>
      </w:pPr>
      <w:r>
        <w:rPr>
          <w:rFonts w:ascii="Times New Roman" w:hAnsi="Times New Roman" w:eastAsia="仿宋_GB2312"/>
          <w:b/>
          <w:sz w:val="32"/>
          <w:szCs w:val="32"/>
        </w:rPr>
        <w:t>一、基本信息</w:t>
      </w:r>
    </w:p>
    <w:tbl>
      <w:tblPr>
        <w:tblStyle w:val="7"/>
        <w:tblW w:w="92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669"/>
        <w:gridCol w:w="1300"/>
        <w:gridCol w:w="1320"/>
        <w:gridCol w:w="420"/>
        <w:gridCol w:w="1057"/>
        <w:gridCol w:w="342"/>
        <w:gridCol w:w="491"/>
        <w:gridCol w:w="613"/>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9240" w:type="dxa"/>
            <w:gridSpan w:val="1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b/>
                <w:bCs/>
                <w:sz w:val="28"/>
                <w:szCs w:val="28"/>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1541" w:type="dxa"/>
            <w:gridSpan w:val="2"/>
            <w:vAlign w:val="center"/>
          </w:tcPr>
          <w:p>
            <w:pPr>
              <w:snapToGrid w:val="0"/>
              <w:spacing w:before="62" w:beforeLines="20"/>
              <w:rPr>
                <w:rFonts w:ascii="Times New Roman" w:hAnsi="Times New Roman" w:eastAsia="仿宋_GB2312"/>
                <w:sz w:val="28"/>
                <w:szCs w:val="28"/>
              </w:rPr>
            </w:pPr>
            <w:r>
              <w:rPr>
                <w:rFonts w:hint="eastAsia" w:ascii="Times New Roman" w:hAnsi="Times New Roman" w:eastAsia="仿宋_GB2312"/>
                <w:sz w:val="28"/>
                <w:szCs w:val="28"/>
                <w:lang w:eastAsia="zh-CN"/>
              </w:rPr>
              <w:t>单位</w:t>
            </w:r>
            <w:r>
              <w:rPr>
                <w:rFonts w:ascii="Times New Roman" w:hAnsi="Times New Roman" w:eastAsia="仿宋_GB2312"/>
                <w:sz w:val="28"/>
                <w:szCs w:val="28"/>
              </w:rPr>
              <w:t>名称</w:t>
            </w:r>
          </w:p>
        </w:tc>
        <w:tc>
          <w:tcPr>
            <w:tcW w:w="7699" w:type="dxa"/>
            <w:gridSpan w:val="8"/>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8" w:hRule="atLeast"/>
          <w:jc w:val="center"/>
        </w:trPr>
        <w:tc>
          <w:tcPr>
            <w:tcW w:w="1541"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组织机构代码</w:t>
            </w:r>
            <w:r>
              <w:rPr>
                <w:rFonts w:hint="eastAsia" w:ascii="Times New Roman" w:hAnsi="Times New Roman" w:eastAsia="仿宋_GB2312"/>
                <w:sz w:val="28"/>
                <w:szCs w:val="28"/>
              </w:rPr>
              <w:t>/三证合一码</w:t>
            </w:r>
          </w:p>
        </w:tc>
        <w:tc>
          <w:tcPr>
            <w:tcW w:w="4097" w:type="dxa"/>
            <w:gridSpan w:val="4"/>
            <w:vAlign w:val="top"/>
          </w:tcPr>
          <w:p>
            <w:pPr>
              <w:snapToGrid w:val="0"/>
              <w:spacing w:before="62" w:beforeLines="20"/>
              <w:rPr>
                <w:rFonts w:ascii="Times New Roman" w:hAnsi="Times New Roman" w:eastAsia="仿宋_GB2312"/>
                <w:sz w:val="28"/>
                <w:szCs w:val="28"/>
              </w:rPr>
            </w:pPr>
          </w:p>
        </w:tc>
        <w:tc>
          <w:tcPr>
            <w:tcW w:w="1446" w:type="dxa"/>
            <w:gridSpan w:val="3"/>
            <w:vAlign w:val="center"/>
          </w:tcPr>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成立时间</w:t>
            </w:r>
          </w:p>
        </w:tc>
        <w:tc>
          <w:tcPr>
            <w:tcW w:w="2156" w:type="dxa"/>
            <w:vAlign w:val="center"/>
          </w:tcPr>
          <w:p>
            <w:pPr>
              <w:adjustRightInd w:val="0"/>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rPr>
                <w:rFonts w:ascii="Times New Roman" w:hAnsi="Times New Roman" w:eastAsia="仿宋_GB2312"/>
                <w:sz w:val="28"/>
                <w:szCs w:val="28"/>
              </w:rPr>
            </w:pPr>
            <w:r>
              <w:rPr>
                <w:rFonts w:hint="eastAsia" w:ascii="Times New Roman" w:hAnsi="Times New Roman" w:eastAsia="仿宋_GB2312"/>
                <w:sz w:val="28"/>
                <w:szCs w:val="28"/>
                <w:lang w:eastAsia="zh-CN"/>
              </w:rPr>
              <w:t>单位</w:t>
            </w:r>
            <w:r>
              <w:rPr>
                <w:rFonts w:ascii="Times New Roman" w:hAnsi="Times New Roman" w:eastAsia="仿宋_GB2312"/>
                <w:sz w:val="28"/>
                <w:szCs w:val="28"/>
              </w:rPr>
              <w:t>性质</w:t>
            </w:r>
          </w:p>
        </w:tc>
        <w:tc>
          <w:tcPr>
            <w:tcW w:w="4097" w:type="dxa"/>
            <w:gridSpan w:val="4"/>
            <w:vAlign w:val="top"/>
          </w:tcPr>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□国有 □民营 □三资 □其他</w:t>
            </w:r>
          </w:p>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（事业单位、科研院所等）</w:t>
            </w:r>
          </w:p>
        </w:tc>
        <w:tc>
          <w:tcPr>
            <w:tcW w:w="1446" w:type="dxa"/>
            <w:gridSpan w:val="3"/>
            <w:vAlign w:val="top"/>
          </w:tcPr>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注册资本（万元）</w:t>
            </w:r>
          </w:p>
        </w:tc>
        <w:tc>
          <w:tcPr>
            <w:tcW w:w="2156" w:type="dxa"/>
            <w:vAlign w:val="top"/>
          </w:tcPr>
          <w:p>
            <w:pPr>
              <w:adjustRightInd w:val="0"/>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单位地址</w:t>
            </w:r>
          </w:p>
        </w:tc>
        <w:tc>
          <w:tcPr>
            <w:tcW w:w="7699" w:type="dxa"/>
            <w:gridSpan w:val="8"/>
            <w:vAlign w:val="top"/>
          </w:tcPr>
          <w:p>
            <w:pPr>
              <w:adjustRightInd w:val="0"/>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541" w:type="dxa"/>
            <w:gridSpan w:val="2"/>
            <w:vMerge w:val="restart"/>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联系人</w:t>
            </w:r>
          </w:p>
        </w:tc>
        <w:tc>
          <w:tcPr>
            <w:tcW w:w="1300" w:type="dxa"/>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姓名</w:t>
            </w:r>
          </w:p>
        </w:tc>
        <w:tc>
          <w:tcPr>
            <w:tcW w:w="1740" w:type="dxa"/>
            <w:gridSpan w:val="2"/>
            <w:vAlign w:val="center"/>
          </w:tcPr>
          <w:p>
            <w:pPr>
              <w:snapToGrid w:val="0"/>
              <w:spacing w:before="62" w:beforeLines="20"/>
              <w:rPr>
                <w:rFonts w:ascii="Times New Roman" w:hAnsi="Times New Roman" w:eastAsia="仿宋_GB2312"/>
                <w:sz w:val="28"/>
                <w:szCs w:val="28"/>
              </w:rPr>
            </w:pPr>
          </w:p>
        </w:tc>
        <w:tc>
          <w:tcPr>
            <w:tcW w:w="1399"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电话</w:t>
            </w:r>
          </w:p>
        </w:tc>
        <w:tc>
          <w:tcPr>
            <w:tcW w:w="3260" w:type="dxa"/>
            <w:gridSpan w:val="3"/>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541" w:type="dxa"/>
            <w:gridSpan w:val="2"/>
            <w:vMerge w:val="continue"/>
            <w:vAlign w:val="center"/>
          </w:tcPr>
          <w:p>
            <w:pPr>
              <w:snapToGrid w:val="0"/>
              <w:spacing w:before="62" w:beforeLines="20"/>
              <w:rPr>
                <w:rFonts w:ascii="Times New Roman" w:hAnsi="Times New Roman" w:eastAsia="仿宋_GB2312"/>
                <w:sz w:val="28"/>
                <w:szCs w:val="28"/>
              </w:rPr>
            </w:pPr>
          </w:p>
        </w:tc>
        <w:tc>
          <w:tcPr>
            <w:tcW w:w="1300" w:type="dxa"/>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职务</w:t>
            </w:r>
          </w:p>
        </w:tc>
        <w:tc>
          <w:tcPr>
            <w:tcW w:w="1740" w:type="dxa"/>
            <w:gridSpan w:val="2"/>
            <w:vAlign w:val="center"/>
          </w:tcPr>
          <w:p>
            <w:pPr>
              <w:snapToGrid w:val="0"/>
              <w:spacing w:before="62" w:beforeLines="20"/>
              <w:rPr>
                <w:rFonts w:ascii="Times New Roman" w:hAnsi="Times New Roman" w:eastAsia="仿宋_GB2312"/>
                <w:sz w:val="28"/>
                <w:szCs w:val="28"/>
              </w:rPr>
            </w:pPr>
          </w:p>
        </w:tc>
        <w:tc>
          <w:tcPr>
            <w:tcW w:w="1399"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手机</w:t>
            </w:r>
          </w:p>
        </w:tc>
        <w:tc>
          <w:tcPr>
            <w:tcW w:w="3260" w:type="dxa"/>
            <w:gridSpan w:val="3"/>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1541" w:type="dxa"/>
            <w:gridSpan w:val="2"/>
            <w:vMerge w:val="continue"/>
            <w:vAlign w:val="center"/>
          </w:tcPr>
          <w:p>
            <w:pPr>
              <w:snapToGrid w:val="0"/>
              <w:spacing w:before="62" w:beforeLines="20"/>
              <w:rPr>
                <w:rFonts w:ascii="Times New Roman" w:hAnsi="Times New Roman" w:eastAsia="仿宋_GB2312"/>
                <w:sz w:val="28"/>
                <w:szCs w:val="28"/>
              </w:rPr>
            </w:pPr>
          </w:p>
        </w:tc>
        <w:tc>
          <w:tcPr>
            <w:tcW w:w="1300" w:type="dxa"/>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传真</w:t>
            </w:r>
          </w:p>
        </w:tc>
        <w:tc>
          <w:tcPr>
            <w:tcW w:w="1740" w:type="dxa"/>
            <w:gridSpan w:val="2"/>
            <w:vAlign w:val="center"/>
          </w:tcPr>
          <w:p>
            <w:pPr>
              <w:snapToGrid w:val="0"/>
              <w:spacing w:before="62" w:beforeLines="20"/>
              <w:rPr>
                <w:rFonts w:ascii="Times New Roman" w:hAnsi="Times New Roman" w:eastAsia="仿宋_GB2312"/>
                <w:sz w:val="28"/>
                <w:szCs w:val="28"/>
              </w:rPr>
            </w:pPr>
          </w:p>
        </w:tc>
        <w:tc>
          <w:tcPr>
            <w:tcW w:w="1399"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E-mail</w:t>
            </w:r>
          </w:p>
        </w:tc>
        <w:tc>
          <w:tcPr>
            <w:tcW w:w="3260" w:type="dxa"/>
            <w:gridSpan w:val="3"/>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总资产（万元）</w:t>
            </w:r>
          </w:p>
        </w:tc>
        <w:tc>
          <w:tcPr>
            <w:tcW w:w="1740" w:type="dxa"/>
            <w:gridSpan w:val="2"/>
            <w:vAlign w:val="center"/>
          </w:tcPr>
          <w:p>
            <w:pPr>
              <w:snapToGrid w:val="0"/>
              <w:spacing w:before="62" w:beforeLines="20"/>
              <w:rPr>
                <w:rFonts w:ascii="Times New Roman" w:hAnsi="Times New Roman" w:eastAsia="仿宋_GB2312"/>
                <w:sz w:val="28"/>
                <w:szCs w:val="28"/>
              </w:rPr>
            </w:pPr>
          </w:p>
        </w:tc>
        <w:tc>
          <w:tcPr>
            <w:tcW w:w="1399"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负债率</w:t>
            </w:r>
          </w:p>
        </w:tc>
        <w:tc>
          <w:tcPr>
            <w:tcW w:w="3260" w:type="dxa"/>
            <w:gridSpan w:val="3"/>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信用等级</w:t>
            </w:r>
          </w:p>
        </w:tc>
        <w:tc>
          <w:tcPr>
            <w:tcW w:w="1740" w:type="dxa"/>
            <w:gridSpan w:val="2"/>
            <w:vAlign w:val="center"/>
          </w:tcPr>
          <w:p>
            <w:pPr>
              <w:snapToGrid w:val="0"/>
              <w:spacing w:before="62" w:beforeLines="20"/>
              <w:rPr>
                <w:rFonts w:ascii="Times New Roman" w:hAnsi="Times New Roman" w:eastAsia="仿宋_GB2312"/>
                <w:sz w:val="28"/>
                <w:szCs w:val="28"/>
              </w:rPr>
            </w:pPr>
          </w:p>
        </w:tc>
        <w:tc>
          <w:tcPr>
            <w:tcW w:w="1399"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上年销售（万元）</w:t>
            </w:r>
          </w:p>
        </w:tc>
        <w:tc>
          <w:tcPr>
            <w:tcW w:w="3260" w:type="dxa"/>
            <w:gridSpan w:val="3"/>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上年税金（万元）</w:t>
            </w:r>
          </w:p>
        </w:tc>
        <w:tc>
          <w:tcPr>
            <w:tcW w:w="1740" w:type="dxa"/>
            <w:gridSpan w:val="2"/>
            <w:vAlign w:val="center"/>
          </w:tcPr>
          <w:p>
            <w:pPr>
              <w:snapToGrid w:val="0"/>
              <w:spacing w:before="62" w:beforeLines="20"/>
              <w:rPr>
                <w:rFonts w:ascii="Times New Roman" w:hAnsi="Times New Roman" w:eastAsia="仿宋_GB2312"/>
                <w:sz w:val="28"/>
                <w:szCs w:val="28"/>
              </w:rPr>
            </w:pPr>
          </w:p>
        </w:tc>
        <w:tc>
          <w:tcPr>
            <w:tcW w:w="1399"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上年利润（万元）</w:t>
            </w:r>
          </w:p>
        </w:tc>
        <w:tc>
          <w:tcPr>
            <w:tcW w:w="3260" w:type="dxa"/>
            <w:gridSpan w:val="3"/>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在</w:t>
            </w:r>
            <w:r>
              <w:rPr>
                <w:rFonts w:hint="eastAsia" w:ascii="Times New Roman" w:hAnsi="Times New Roman" w:eastAsia="仿宋_GB2312"/>
                <w:sz w:val="28"/>
                <w:szCs w:val="28"/>
              </w:rPr>
              <w:t>国家</w:t>
            </w:r>
            <w:r>
              <w:rPr>
                <w:rFonts w:ascii="Times New Roman" w:hAnsi="Times New Roman" w:eastAsia="仿宋_GB2312"/>
                <w:sz w:val="28"/>
                <w:szCs w:val="28"/>
              </w:rPr>
              <w:t>新型工业化示范基地、工业稳增长和转型升级成效明显市（州）中</w:t>
            </w:r>
          </w:p>
        </w:tc>
        <w:tc>
          <w:tcPr>
            <w:tcW w:w="6399" w:type="dxa"/>
            <w:gridSpan w:val="7"/>
            <w:vAlign w:val="center"/>
          </w:tcPr>
          <w:p>
            <w:pPr>
              <w:snapToGrid w:val="0"/>
              <w:spacing w:before="62" w:beforeLines="20"/>
              <w:rPr>
                <w:rFonts w:ascii="Times New Roman" w:hAnsi="Times New Roman" w:eastAsia="仿宋_GB2312"/>
                <w:sz w:val="28"/>
                <w:szCs w:val="28"/>
                <w:u w:val="single"/>
              </w:rPr>
            </w:pPr>
            <w:r>
              <w:rPr>
                <w:rFonts w:ascii="Times New Roman" w:hAnsi="Times New Roman" w:eastAsia="仿宋_GB2312"/>
                <w:sz w:val="28"/>
                <w:szCs w:val="28"/>
              </w:rPr>
              <w:t>□是（基地名称：</w:t>
            </w:r>
            <w:r>
              <w:rPr>
                <w:rFonts w:ascii="Times New Roman" w:hAnsi="Times New Roman" w:eastAsia="仿宋_GB2312"/>
                <w:sz w:val="28"/>
                <w:szCs w:val="28"/>
                <w:u w:val="single"/>
              </w:rPr>
              <w:t xml:space="preserve">                       </w:t>
            </w:r>
            <w:r>
              <w:rPr>
                <w:rFonts w:ascii="Times New Roman" w:hAnsi="Times New Roman" w:eastAsia="仿宋_GB2312"/>
                <w:sz w:val="28"/>
                <w:szCs w:val="28"/>
              </w:rPr>
              <w:t>；</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 xml:space="preserve">     市（州）名称：</w:t>
            </w:r>
            <w:r>
              <w:rPr>
                <w:rFonts w:ascii="Times New Roman" w:hAnsi="Times New Roman" w:eastAsia="仿宋_GB2312"/>
                <w:sz w:val="28"/>
                <w:szCs w:val="28"/>
                <w:u w:val="single"/>
              </w:rPr>
              <w:t xml:space="preserve">                   </w:t>
            </w:r>
            <w:r>
              <w:rPr>
                <w:rFonts w:ascii="Times New Roman" w:hAnsi="Times New Roman" w:eastAsia="仿宋_GB2312"/>
                <w:sz w:val="28"/>
                <w:szCs w:val="28"/>
              </w:rPr>
              <w:t>）</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vAlign w:val="center"/>
          </w:tcPr>
          <w:p>
            <w:pPr>
              <w:snapToGrid w:val="0"/>
              <w:spacing w:before="62" w:beforeLines="20"/>
              <w:jc w:val="center"/>
              <w:rPr>
                <w:rFonts w:ascii="Times New Roman" w:hAnsi="Times New Roman" w:eastAsia="仿宋_GB2312"/>
                <w:sz w:val="28"/>
                <w:szCs w:val="28"/>
              </w:rPr>
            </w:pPr>
            <w:r>
              <w:rPr>
                <w:rFonts w:ascii="仿宋_GB2312" w:hAnsi="仿宋_GB2312" w:eastAsia="仿宋_GB2312" w:cs="仿宋_GB2312"/>
                <w:sz w:val="28"/>
                <w:szCs w:val="28"/>
              </w:rPr>
              <w:t>是否是工业互联网创新发展工程支持的项目</w:t>
            </w:r>
          </w:p>
        </w:tc>
        <w:tc>
          <w:tcPr>
            <w:tcW w:w="6399" w:type="dxa"/>
            <w:gridSpan w:val="7"/>
            <w:vAlign w:val="center"/>
          </w:tcPr>
          <w:p>
            <w:pPr>
              <w:snapToGrid w:val="0"/>
              <w:spacing w:before="62" w:beforeLines="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w:t>
            </w:r>
            <w:r>
              <w:rPr>
                <w:rFonts w:ascii="仿宋_GB2312" w:hAnsi="仿宋_GB2312" w:eastAsia="仿宋_GB2312" w:cs="仿宋_GB2312"/>
                <w:sz w:val="28"/>
                <w:szCs w:val="28"/>
              </w:rPr>
              <w:t xml:space="preserve">项目名称：                      </w:t>
            </w:r>
            <w:r>
              <w:rPr>
                <w:rFonts w:hint="eastAsia" w:ascii="仿宋_GB2312" w:hAnsi="仿宋_GB2312" w:eastAsia="仿宋_GB2312" w:cs="仿宋_GB2312"/>
                <w:sz w:val="28"/>
                <w:szCs w:val="28"/>
              </w:rPr>
              <w:t>）</w:t>
            </w:r>
          </w:p>
          <w:p>
            <w:pPr>
              <w:snapToGrid w:val="0"/>
              <w:spacing w:before="62" w:beforeLines="20"/>
              <w:rPr>
                <w:rFonts w:ascii="Times New Roman" w:hAnsi="Times New Roman" w:eastAsia="仿宋_GB2312"/>
                <w:sz w:val="28"/>
                <w:szCs w:val="28"/>
              </w:rPr>
            </w:pPr>
            <w:r>
              <w:rPr>
                <w:rFonts w:hint="eastAsia" w:ascii="仿宋_GB2312" w:hAnsi="仿宋_GB2312" w:eastAsia="仿宋_GB2312" w:cs="仿宋_GB2312"/>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2" w:type="dxa"/>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申报企业简介</w:t>
            </w:r>
          </w:p>
        </w:tc>
        <w:tc>
          <w:tcPr>
            <w:tcW w:w="8368" w:type="dxa"/>
            <w:gridSpan w:val="9"/>
            <w:vAlign w:val="top"/>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1. 基本情况（不超过300字）</w:t>
            </w:r>
          </w:p>
          <w:p>
            <w:pPr>
              <w:snapToGrid w:val="0"/>
              <w:spacing w:before="62" w:beforeLines="20"/>
              <w:ind w:left="290" w:leftChars="138"/>
              <w:rPr>
                <w:rFonts w:ascii="Times New Roman" w:hAnsi="Times New Roman" w:eastAsia="仿宋_GB2312"/>
                <w:sz w:val="28"/>
                <w:szCs w:val="28"/>
              </w:rPr>
            </w:pPr>
            <w:r>
              <w:rPr>
                <w:rFonts w:ascii="Times New Roman" w:hAnsi="Times New Roman" w:eastAsia="仿宋_GB2312"/>
                <w:sz w:val="28"/>
                <w:szCs w:val="28"/>
              </w:rPr>
              <w:t>发展历程、主营业务、市场销售等方面基本情况</w:t>
            </w:r>
          </w:p>
          <w:p>
            <w:pPr>
              <w:pStyle w:val="2"/>
              <w:rPr>
                <w:rFonts w:ascii="Times New Roman" w:hAnsi="Times New Roman"/>
              </w:rPr>
            </w:pPr>
          </w:p>
          <w:p>
            <w:pPr>
              <w:pStyle w:val="2"/>
              <w:rPr>
                <w:rFonts w:ascii="Times New Roman" w:hAnsi="Times New Roman"/>
              </w:rPr>
            </w:pP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2. 核心能力（不超过500字）</w:t>
            </w:r>
          </w:p>
          <w:p>
            <w:pPr>
              <w:snapToGrid w:val="0"/>
              <w:spacing w:before="62" w:beforeLines="20"/>
              <w:ind w:left="6" w:leftChars="3" w:firstLine="282" w:firstLineChars="101"/>
              <w:rPr>
                <w:rFonts w:ascii="Times New Roman" w:hAnsi="Times New Roman" w:eastAsia="仿宋_GB2312"/>
                <w:sz w:val="28"/>
                <w:szCs w:val="28"/>
              </w:rPr>
            </w:pPr>
            <w:r>
              <w:rPr>
                <w:rFonts w:ascii="Times New Roman" w:hAnsi="Times New Roman" w:eastAsia="仿宋_GB2312"/>
                <w:sz w:val="28"/>
                <w:szCs w:val="28"/>
              </w:rPr>
              <w:t>在技术创新、行业深耕、应用实施等方面的核心竞争力</w:t>
            </w:r>
          </w:p>
          <w:p>
            <w:pPr>
              <w:snapToGrid w:val="0"/>
              <w:spacing w:before="62" w:beforeLines="20"/>
              <w:rPr>
                <w:rFonts w:ascii="Times New Roman" w:hAnsi="Times New Roman" w:eastAsia="仿宋_GB2312"/>
                <w:sz w:val="28"/>
                <w:szCs w:val="28"/>
              </w:rPr>
            </w:pPr>
          </w:p>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40" w:type="dxa"/>
            <w:gridSpan w:val="1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b/>
                <w:bCs/>
                <w:sz w:val="28"/>
                <w:szCs w:val="28"/>
              </w:rPr>
              <w:t>（二）项目基本信息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应用示范</w:t>
            </w:r>
          </w:p>
          <w:p>
            <w:pPr>
              <w:snapToGrid w:val="0"/>
              <w:spacing w:before="62" w:beforeLines="20"/>
              <w:jc w:val="center"/>
            </w:pPr>
            <w:r>
              <w:rPr>
                <w:rFonts w:ascii="Times New Roman" w:hAnsi="Times New Roman" w:eastAsia="仿宋_GB2312"/>
                <w:sz w:val="28"/>
                <w:szCs w:val="28"/>
              </w:rPr>
              <w:t>项目领域</w:t>
            </w:r>
          </w:p>
        </w:tc>
        <w:tc>
          <w:tcPr>
            <w:tcW w:w="7699" w:type="dxa"/>
            <w:gridSpan w:val="8"/>
            <w:vAlign w:val="top"/>
          </w:tcPr>
          <w:p>
            <w:pPr>
              <w:snapToGrid w:val="0"/>
              <w:spacing w:before="62" w:beforeLines="20"/>
              <w:rPr>
                <w:rFonts w:hint="eastAsia" w:ascii="仿宋_GB2312" w:hAnsi="宋体" w:eastAsia="仿宋_GB2312" w:cs="宋体"/>
                <w:sz w:val="28"/>
                <w:szCs w:val="28"/>
              </w:rPr>
            </w:pPr>
            <w:r>
              <w:rPr>
                <w:rFonts w:hint="eastAsia" w:ascii="仿宋_GB2312" w:hAnsi="宋体" w:eastAsia="仿宋_GB2312" w:cs="宋体"/>
                <w:sz w:val="28"/>
                <w:szCs w:val="28"/>
              </w:rPr>
              <w:t>□主动标识载体技术应用试点示范</w:t>
            </w:r>
          </w:p>
          <w:p>
            <w:pPr>
              <w:snapToGrid w:val="0"/>
              <w:spacing w:before="62" w:beforeLines="20"/>
              <w:rPr>
                <w:rFonts w:hint="eastAsia" w:ascii="仿宋_GB2312" w:hAnsi="宋体" w:eastAsia="仿宋_GB2312" w:cs="宋体"/>
                <w:sz w:val="28"/>
                <w:szCs w:val="28"/>
              </w:rPr>
            </w:pPr>
            <w:r>
              <w:rPr>
                <w:rFonts w:hint="eastAsia" w:ascii="仿宋_GB2312" w:hAnsi="宋体" w:eastAsia="仿宋_GB2312" w:cs="宋体"/>
                <w:sz w:val="28"/>
                <w:szCs w:val="28"/>
              </w:rPr>
              <w:t>□企业节点集成创新应用试点示范</w:t>
            </w:r>
          </w:p>
          <w:p>
            <w:pPr>
              <w:snapToGrid w:val="0"/>
              <w:spacing w:before="62" w:beforeLines="20"/>
              <w:rPr>
                <w:rFonts w:hint="eastAsia"/>
              </w:rPr>
            </w:pPr>
            <w:r>
              <w:rPr>
                <w:rFonts w:hint="eastAsia" w:ascii="仿宋_GB2312" w:hAnsi="宋体" w:eastAsia="仿宋_GB2312" w:cs="宋体"/>
                <w:sz w:val="28"/>
                <w:szCs w:val="28"/>
              </w:rPr>
              <w:t>□二级节点公共服务应用试点示范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项目名称</w:t>
            </w:r>
          </w:p>
        </w:tc>
        <w:tc>
          <w:tcPr>
            <w:tcW w:w="7699" w:type="dxa"/>
            <w:gridSpan w:val="8"/>
            <w:vAlign w:val="top"/>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项目地址</w:t>
            </w:r>
          </w:p>
        </w:tc>
        <w:tc>
          <w:tcPr>
            <w:tcW w:w="7699" w:type="dxa"/>
            <w:gridSpan w:val="8"/>
            <w:vAlign w:val="top"/>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起止日期</w:t>
            </w:r>
          </w:p>
        </w:tc>
        <w:tc>
          <w:tcPr>
            <w:tcW w:w="2620" w:type="dxa"/>
            <w:gridSpan w:val="2"/>
            <w:vAlign w:val="top"/>
          </w:tcPr>
          <w:p>
            <w:pPr>
              <w:snapToGrid w:val="0"/>
              <w:spacing w:before="62" w:beforeLines="20"/>
              <w:rPr>
                <w:rFonts w:ascii="Times New Roman" w:hAnsi="Times New Roman" w:eastAsia="仿宋_GB2312"/>
                <w:sz w:val="28"/>
                <w:szCs w:val="28"/>
              </w:rPr>
            </w:pPr>
          </w:p>
        </w:tc>
        <w:tc>
          <w:tcPr>
            <w:tcW w:w="2310" w:type="dxa"/>
            <w:gridSpan w:val="4"/>
            <w:vAlign w:val="top"/>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项目投资（万元）</w:t>
            </w:r>
          </w:p>
        </w:tc>
        <w:tc>
          <w:tcPr>
            <w:tcW w:w="2769" w:type="dxa"/>
            <w:gridSpan w:val="2"/>
            <w:vAlign w:val="top"/>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项</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目</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简</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述</w:t>
            </w:r>
          </w:p>
        </w:tc>
        <w:tc>
          <w:tcPr>
            <w:tcW w:w="7699" w:type="dxa"/>
            <w:gridSpan w:val="8"/>
            <w:vAlign w:val="top"/>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（对拟推荐示范项目的创新性、有效性、可推广度进行简要描述，不超过1000字）</w:t>
            </w:r>
          </w:p>
          <w:p>
            <w:pPr>
              <w:snapToGrid w:val="0"/>
              <w:spacing w:before="62" w:beforeLines="20"/>
              <w:rPr>
                <w:rFonts w:ascii="Times New Roman" w:hAnsi="Times New Roman" w:eastAsia="仿宋_GB2312"/>
                <w:sz w:val="28"/>
                <w:szCs w:val="28"/>
              </w:rPr>
            </w:pPr>
          </w:p>
          <w:p>
            <w:pPr>
              <w:pStyle w:val="2"/>
              <w:rPr>
                <w:rFonts w:ascii="Times New Roman" w:hAnsi="Times New Roman"/>
              </w:rPr>
            </w:pPr>
          </w:p>
          <w:p>
            <w:pPr>
              <w:snapToGrid w:val="0"/>
              <w:spacing w:before="62" w:beforeLines="20"/>
              <w:rPr>
                <w:rFonts w:ascii="Times New Roman" w:hAnsi="Times New Roman" w:eastAsia="仿宋_GB2312"/>
                <w:sz w:val="28"/>
                <w:szCs w:val="28"/>
              </w:rPr>
            </w:pPr>
          </w:p>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真实性</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承诺</w:t>
            </w:r>
          </w:p>
        </w:tc>
        <w:tc>
          <w:tcPr>
            <w:tcW w:w="7699" w:type="dxa"/>
            <w:gridSpan w:val="8"/>
            <w:vAlign w:val="top"/>
          </w:tcPr>
          <w:p>
            <w:pPr>
              <w:snapToGrid w:val="0"/>
              <w:spacing w:before="62" w:beforeLines="20"/>
              <w:rPr>
                <w:rFonts w:ascii="Times New Roman" w:hAnsi="Times New Roman" w:eastAsia="仿宋_GB2312"/>
                <w:kern w:val="0"/>
                <w:sz w:val="28"/>
                <w:szCs w:val="28"/>
              </w:rPr>
            </w:pP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w:t>
            </w: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我单位申报的所有材料，均真实、完整，如有不实，愿承担相应的责任。</w:t>
            </w:r>
          </w:p>
          <w:p>
            <w:pPr>
              <w:snapToGrid w:val="0"/>
              <w:spacing w:before="62" w:beforeLines="20"/>
              <w:rPr>
                <w:rFonts w:ascii="Times New Roman" w:hAnsi="Times New Roman" w:eastAsia="仿宋_GB2312"/>
                <w:kern w:val="0"/>
                <w:sz w:val="28"/>
                <w:szCs w:val="28"/>
              </w:rPr>
            </w:pP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w:t>
            </w:r>
          </w:p>
          <w:p>
            <w:pPr>
              <w:snapToGrid w:val="0"/>
              <w:spacing w:before="62" w:beforeLines="20"/>
              <w:ind w:firstLine="840" w:firstLineChars="300"/>
              <w:rPr>
                <w:rFonts w:ascii="Times New Roman" w:hAnsi="Times New Roman" w:eastAsia="仿宋_GB2312"/>
                <w:kern w:val="0"/>
                <w:sz w:val="28"/>
                <w:szCs w:val="28"/>
              </w:rPr>
            </w:pPr>
            <w:r>
              <w:rPr>
                <w:rFonts w:ascii="Times New Roman" w:hAnsi="Times New Roman" w:eastAsia="仿宋_GB2312"/>
                <w:kern w:val="0"/>
                <w:sz w:val="28"/>
                <w:szCs w:val="28"/>
              </w:rPr>
              <w:t xml:space="preserve">          法定代表人签章：</w:t>
            </w: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w:t>
            </w:r>
            <w:r>
              <w:rPr>
                <w:rFonts w:hint="eastAsia" w:ascii="Times New Roman" w:hAnsi="Times New Roman" w:eastAsia="仿宋_GB2312"/>
                <w:kern w:val="0"/>
                <w:sz w:val="28"/>
                <w:szCs w:val="28"/>
              </w:rPr>
              <w:t>单位</w:t>
            </w:r>
            <w:r>
              <w:rPr>
                <w:rFonts w:ascii="Times New Roman" w:hAnsi="Times New Roman" w:eastAsia="仿宋_GB2312"/>
                <w:kern w:val="0"/>
                <w:sz w:val="28"/>
                <w:szCs w:val="28"/>
              </w:rPr>
              <w:t>公章：</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 xml:space="preserve">                               年   月   日</w:t>
            </w:r>
          </w:p>
          <w:p>
            <w:pPr>
              <w:snapToGrid w:val="0"/>
              <w:spacing w:before="62" w:beforeLines="20"/>
              <w:rPr>
                <w:rFonts w:ascii="Times New Roman" w:hAnsi="Times New Roman" w:eastAsia="仿宋_GB2312"/>
                <w:sz w:val="28"/>
                <w:szCs w:val="28"/>
              </w:rPr>
            </w:pPr>
          </w:p>
        </w:tc>
      </w:tr>
    </w:tbl>
    <w:p>
      <w:pPr>
        <w:jc w:val="left"/>
        <w:rPr>
          <w:rFonts w:ascii="Times New Roman" w:hAnsi="Times New Roman" w:eastAsia="仿宋_GB2312"/>
          <w:b/>
          <w:sz w:val="32"/>
          <w:szCs w:val="32"/>
        </w:rPr>
      </w:pPr>
      <w:r>
        <w:rPr>
          <w:rFonts w:ascii="Times New Roman" w:hAnsi="Times New Roman" w:eastAsia="仿宋_GB2312"/>
          <w:b/>
          <w:sz w:val="32"/>
          <w:szCs w:val="32"/>
        </w:rPr>
        <w:t>二、项目基本情况（5000字）</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（一</w:t>
      </w:r>
      <w:r>
        <w:rPr>
          <w:rFonts w:ascii="Times New Roman" w:hAnsi="Times New Roman" w:eastAsia="仿宋_GB2312"/>
          <w:bCs/>
          <w:sz w:val="32"/>
          <w:szCs w:val="32"/>
        </w:rPr>
        <w:t>）</w:t>
      </w:r>
      <w:r>
        <w:rPr>
          <w:rFonts w:hint="eastAsia" w:ascii="Times New Roman" w:hAnsi="Times New Roman" w:eastAsia="仿宋_GB2312"/>
          <w:bCs/>
          <w:sz w:val="32"/>
          <w:szCs w:val="32"/>
        </w:rPr>
        <w:t>项目</w:t>
      </w:r>
      <w:r>
        <w:rPr>
          <w:rFonts w:ascii="Times New Roman" w:hAnsi="Times New Roman" w:eastAsia="仿宋_GB2312"/>
          <w:bCs/>
          <w:sz w:val="32"/>
          <w:szCs w:val="32"/>
        </w:rPr>
        <w:t>概述</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（二</w:t>
      </w:r>
      <w:r>
        <w:rPr>
          <w:rFonts w:ascii="Times New Roman" w:hAnsi="Times New Roman" w:eastAsia="仿宋_GB2312"/>
          <w:bCs/>
          <w:sz w:val="32"/>
          <w:szCs w:val="32"/>
        </w:rPr>
        <w:t>）</w:t>
      </w:r>
      <w:r>
        <w:rPr>
          <w:rFonts w:hint="eastAsia" w:ascii="Times New Roman" w:hAnsi="Times New Roman" w:eastAsia="仿宋_GB2312"/>
          <w:bCs/>
          <w:sz w:val="32"/>
          <w:szCs w:val="32"/>
        </w:rPr>
        <w:t>项目的创新</w:t>
      </w:r>
      <w:r>
        <w:rPr>
          <w:rFonts w:ascii="Times New Roman" w:hAnsi="Times New Roman" w:eastAsia="仿宋_GB2312"/>
          <w:bCs/>
          <w:sz w:val="32"/>
          <w:szCs w:val="32"/>
        </w:rPr>
        <w:t>性（与国内外先进水平的比较）</w:t>
      </w:r>
    </w:p>
    <w:p>
      <w:pPr>
        <w:ind w:firstLine="420"/>
        <w:outlineLvl w:val="0"/>
        <w:rPr>
          <w:rFonts w:ascii="Times New Roman" w:hAnsi="Times New Roman" w:eastAsia="仿宋_GB2312"/>
          <w:b/>
          <w:sz w:val="32"/>
          <w:szCs w:val="32"/>
        </w:rPr>
      </w:pPr>
      <w:r>
        <w:rPr>
          <w:rFonts w:ascii="Times New Roman" w:hAnsi="Times New Roman" w:eastAsia="仿宋_GB2312"/>
          <w:bCs/>
          <w:sz w:val="32"/>
          <w:szCs w:val="32"/>
        </w:rPr>
        <w:t xml:space="preserve"> </w:t>
      </w:r>
      <w:r>
        <w:rPr>
          <w:rFonts w:hint="eastAsia" w:ascii="Times New Roman" w:hAnsi="Times New Roman" w:eastAsia="仿宋_GB2312"/>
          <w:bCs/>
          <w:sz w:val="32"/>
          <w:szCs w:val="32"/>
        </w:rPr>
        <w:t>（三</w:t>
      </w:r>
      <w:r>
        <w:rPr>
          <w:rFonts w:ascii="Times New Roman" w:hAnsi="Times New Roman" w:eastAsia="仿宋_GB2312"/>
          <w:bCs/>
          <w:sz w:val="32"/>
          <w:szCs w:val="32"/>
        </w:rPr>
        <w:t>）</w:t>
      </w:r>
      <w:r>
        <w:rPr>
          <w:rFonts w:hint="eastAsia" w:ascii="Times New Roman" w:hAnsi="Times New Roman" w:eastAsia="仿宋_GB2312"/>
          <w:bCs/>
          <w:sz w:val="32"/>
          <w:szCs w:val="32"/>
        </w:rPr>
        <w:t>项目</w:t>
      </w:r>
      <w:r>
        <w:rPr>
          <w:rFonts w:ascii="Times New Roman" w:hAnsi="Times New Roman" w:eastAsia="仿宋_GB2312"/>
          <w:bCs/>
          <w:sz w:val="32"/>
          <w:szCs w:val="32"/>
        </w:rPr>
        <w:t>的</w:t>
      </w:r>
      <w:r>
        <w:rPr>
          <w:rFonts w:hint="eastAsia" w:ascii="Times New Roman" w:hAnsi="Times New Roman" w:eastAsia="仿宋_GB2312"/>
          <w:bCs/>
          <w:sz w:val="32"/>
          <w:szCs w:val="32"/>
        </w:rPr>
        <w:t>可推广</w:t>
      </w:r>
      <w:r>
        <w:rPr>
          <w:rFonts w:ascii="Times New Roman" w:hAnsi="Times New Roman" w:eastAsia="仿宋_GB2312"/>
          <w:bCs/>
          <w:sz w:val="32"/>
          <w:szCs w:val="32"/>
        </w:rPr>
        <w:t>性（</w:t>
      </w:r>
      <w:r>
        <w:rPr>
          <w:rFonts w:hint="eastAsia" w:ascii="Times New Roman" w:hAnsi="Times New Roman" w:eastAsia="仿宋_GB2312"/>
          <w:bCs/>
          <w:sz w:val="32"/>
          <w:szCs w:val="32"/>
        </w:rPr>
        <w:t>项目</w:t>
      </w:r>
      <w:r>
        <w:rPr>
          <w:rFonts w:ascii="Times New Roman" w:hAnsi="Times New Roman" w:eastAsia="仿宋_GB2312"/>
          <w:bCs/>
          <w:sz w:val="32"/>
          <w:szCs w:val="32"/>
        </w:rPr>
        <w:t>解决方案的成熟度</w:t>
      </w:r>
      <w:r>
        <w:rPr>
          <w:rFonts w:hint="eastAsia" w:ascii="Times New Roman" w:hAnsi="Times New Roman" w:eastAsia="仿宋_GB2312"/>
          <w:bCs/>
          <w:sz w:val="32"/>
          <w:szCs w:val="32"/>
        </w:rPr>
        <w:t>及</w:t>
      </w:r>
      <w:r>
        <w:rPr>
          <w:rFonts w:ascii="Times New Roman" w:hAnsi="Times New Roman" w:eastAsia="仿宋_GB2312"/>
          <w:bCs/>
          <w:sz w:val="32"/>
          <w:szCs w:val="32"/>
        </w:rPr>
        <w:t>预期推广效果）</w:t>
      </w:r>
    </w:p>
    <w:p>
      <w:pPr>
        <w:outlineLvl w:val="0"/>
        <w:rPr>
          <w:rFonts w:ascii="Times New Roman" w:hAnsi="Times New Roman" w:eastAsia="仿宋_GB2312"/>
          <w:bCs/>
          <w:sz w:val="32"/>
          <w:szCs w:val="32"/>
        </w:rPr>
      </w:pPr>
      <w:r>
        <w:rPr>
          <w:rFonts w:hint="eastAsia" w:ascii="Times New Roman" w:hAnsi="Times New Roman" w:eastAsia="仿宋_GB2312"/>
          <w:b/>
          <w:sz w:val="32"/>
          <w:szCs w:val="32"/>
        </w:rPr>
        <w:t>三</w:t>
      </w:r>
      <w:r>
        <w:rPr>
          <w:rFonts w:ascii="Times New Roman" w:hAnsi="Times New Roman" w:eastAsia="仿宋_GB2312"/>
          <w:b/>
          <w:sz w:val="32"/>
          <w:szCs w:val="32"/>
        </w:rPr>
        <w:t>、项目</w:t>
      </w:r>
      <w:r>
        <w:rPr>
          <w:rFonts w:hint="eastAsia" w:ascii="Times New Roman" w:hAnsi="Times New Roman" w:eastAsia="仿宋_GB2312"/>
          <w:b/>
          <w:sz w:val="32"/>
          <w:szCs w:val="32"/>
        </w:rPr>
        <w:t>内容</w:t>
      </w:r>
      <w:r>
        <w:rPr>
          <w:rFonts w:ascii="Times New Roman" w:hAnsi="Times New Roman" w:eastAsia="仿宋_GB2312"/>
          <w:b/>
          <w:sz w:val="32"/>
          <w:szCs w:val="32"/>
        </w:rPr>
        <w:t>（10000字）</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（一）项目</w:t>
      </w:r>
      <w:r>
        <w:rPr>
          <w:rFonts w:ascii="Times New Roman" w:hAnsi="Times New Roman" w:eastAsia="仿宋_GB2312"/>
          <w:bCs/>
          <w:sz w:val="32"/>
          <w:szCs w:val="32"/>
        </w:rPr>
        <w:t>主体、</w:t>
      </w:r>
      <w:r>
        <w:rPr>
          <w:rFonts w:hint="eastAsia" w:ascii="Times New Roman" w:hAnsi="Times New Roman" w:eastAsia="仿宋_GB2312"/>
          <w:bCs/>
          <w:sz w:val="32"/>
          <w:szCs w:val="32"/>
        </w:rPr>
        <w:t>服务对象及适用场景</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（二）</w:t>
      </w:r>
      <w:r>
        <w:rPr>
          <w:rFonts w:ascii="Times New Roman" w:hAnsi="Times New Roman" w:eastAsia="仿宋_GB2312"/>
          <w:bCs/>
          <w:sz w:val="32"/>
          <w:szCs w:val="32"/>
        </w:rPr>
        <w:t>项目技术方案与实施内容</w:t>
      </w:r>
    </w:p>
    <w:p>
      <w:pPr>
        <w:ind w:firstLine="640" w:firstLineChars="200"/>
        <w:rPr>
          <w:rFonts w:ascii="Times New Roman" w:hAnsi="Times New Roman" w:eastAsia="仿宋_GB2312"/>
          <w:bCs/>
          <w:sz w:val="32"/>
          <w:szCs w:val="32"/>
        </w:rPr>
      </w:pPr>
      <w:r>
        <w:rPr>
          <w:rFonts w:ascii="Times New Roman" w:hAnsi="Times New Roman" w:eastAsia="仿宋_GB2312"/>
          <w:bCs/>
          <w:sz w:val="32"/>
          <w:szCs w:val="32"/>
        </w:rPr>
        <w:t>（三）项目实施成效（项目实施前与实施后效果比较）</w:t>
      </w:r>
    </w:p>
    <w:p>
      <w:pPr>
        <w:outlineLvl w:val="0"/>
        <w:rPr>
          <w:rFonts w:ascii="Times New Roman" w:hAnsi="Times New Roman" w:eastAsia="仿宋_GB2312"/>
          <w:b/>
          <w:sz w:val="32"/>
          <w:szCs w:val="32"/>
        </w:rPr>
      </w:pPr>
      <w:r>
        <w:rPr>
          <w:rFonts w:ascii="Times New Roman" w:hAnsi="Times New Roman" w:eastAsia="仿宋_GB2312"/>
          <w:b/>
          <w:sz w:val="32"/>
          <w:szCs w:val="32"/>
        </w:rPr>
        <w:t>四</w:t>
      </w:r>
      <w:r>
        <w:rPr>
          <w:rFonts w:hint="eastAsia" w:ascii="Times New Roman" w:hAnsi="Times New Roman" w:eastAsia="仿宋_GB2312"/>
          <w:b/>
          <w:sz w:val="32"/>
          <w:szCs w:val="32"/>
        </w:rPr>
        <w:t>、示范作用</w:t>
      </w:r>
      <w:r>
        <w:rPr>
          <w:rFonts w:ascii="Times New Roman" w:hAnsi="Times New Roman" w:eastAsia="仿宋_GB2312"/>
          <w:b/>
          <w:sz w:val="32"/>
          <w:szCs w:val="32"/>
        </w:rPr>
        <w:t>（2000字）</w:t>
      </w:r>
    </w:p>
    <w:p>
      <w:pPr>
        <w:ind w:firstLine="420"/>
        <w:rPr>
          <w:rFonts w:ascii="Times New Roman" w:hAnsi="Times New Roman"/>
        </w:rPr>
      </w:pPr>
      <w:r>
        <w:rPr>
          <w:rFonts w:ascii="Times New Roman" w:hAnsi="Times New Roman" w:eastAsia="仿宋_GB2312"/>
          <w:bCs/>
          <w:sz w:val="32"/>
          <w:szCs w:val="32"/>
        </w:rPr>
        <w:t>（突出项目实施中的典型经验和做法，以及对典型行业和区域内开展同类业务的可复制性和示范价值。）</w:t>
      </w:r>
    </w:p>
    <w:p>
      <w:pPr>
        <w:outlineLvl w:val="0"/>
        <w:rPr>
          <w:rFonts w:ascii="Times New Roman" w:hAnsi="Times New Roman" w:eastAsia="仿宋_GB2312"/>
          <w:b/>
          <w:sz w:val="32"/>
          <w:szCs w:val="32"/>
        </w:rPr>
      </w:pPr>
      <w:r>
        <w:rPr>
          <w:rFonts w:ascii="Times New Roman" w:hAnsi="Times New Roman" w:eastAsia="仿宋_GB2312"/>
          <w:b/>
          <w:sz w:val="32"/>
          <w:szCs w:val="32"/>
        </w:rPr>
        <w:t>五</w:t>
      </w:r>
      <w:r>
        <w:rPr>
          <w:rFonts w:hint="eastAsia" w:ascii="Times New Roman" w:hAnsi="Times New Roman" w:eastAsia="仿宋_GB2312"/>
          <w:b/>
          <w:sz w:val="32"/>
          <w:szCs w:val="32"/>
        </w:rPr>
        <w:t>、未来展望</w:t>
      </w:r>
      <w:r>
        <w:rPr>
          <w:rFonts w:ascii="Times New Roman" w:hAnsi="Times New Roman" w:eastAsia="仿宋_GB2312"/>
          <w:b/>
          <w:sz w:val="32"/>
          <w:szCs w:val="32"/>
        </w:rPr>
        <w:t>（1000字）</w:t>
      </w:r>
    </w:p>
    <w:p>
      <w:pPr>
        <w:ind w:firstLine="640" w:firstLineChars="200"/>
        <w:rPr>
          <w:rFonts w:ascii="Times New Roman" w:hAnsi="Times New Roman" w:eastAsia="仿宋_GB2312"/>
          <w:bCs/>
          <w:sz w:val="32"/>
          <w:szCs w:val="32"/>
        </w:rPr>
      </w:pPr>
      <w:r>
        <w:rPr>
          <w:rFonts w:ascii="Times New Roman" w:hAnsi="Times New Roman" w:eastAsia="仿宋_GB2312"/>
          <w:kern w:val="0"/>
          <w:sz w:val="32"/>
          <w:szCs w:val="32"/>
        </w:rPr>
        <w:t>（进一步推进方向与思路）</w:t>
      </w:r>
    </w:p>
    <w:p>
      <w:pPr>
        <w:outlineLvl w:val="0"/>
        <w:rPr>
          <w:rFonts w:ascii="Times New Roman" w:hAnsi="Times New Roman" w:eastAsia="仿宋_GB2312"/>
          <w:b/>
          <w:sz w:val="32"/>
          <w:szCs w:val="32"/>
        </w:rPr>
      </w:pPr>
      <w:r>
        <w:rPr>
          <w:rFonts w:hint="eastAsia" w:ascii="Times New Roman" w:hAnsi="Times New Roman" w:eastAsia="仿宋_GB2312"/>
          <w:b/>
          <w:sz w:val="32"/>
          <w:szCs w:val="32"/>
        </w:rPr>
        <w:t>六</w:t>
      </w:r>
      <w:r>
        <w:rPr>
          <w:rFonts w:ascii="Times New Roman" w:hAnsi="Times New Roman" w:eastAsia="仿宋_GB2312"/>
          <w:b/>
          <w:sz w:val="32"/>
          <w:szCs w:val="32"/>
        </w:rPr>
        <w:t>、相关附件</w:t>
      </w:r>
    </w:p>
    <w:p>
      <w:pPr>
        <w:ind w:firstLine="640" w:firstLineChars="200"/>
        <w:rPr>
          <w:rFonts w:ascii="Times New Roman" w:hAnsi="Times New Roman" w:eastAsia="仿宋_GB2312"/>
          <w:bCs/>
          <w:sz w:val="32"/>
          <w:szCs w:val="32"/>
        </w:rPr>
      </w:pPr>
      <w:r>
        <w:rPr>
          <w:rFonts w:ascii="Times New Roman" w:hAnsi="Times New Roman" w:eastAsia="仿宋_GB2312"/>
          <w:bCs/>
          <w:sz w:val="32"/>
          <w:szCs w:val="32"/>
        </w:rPr>
        <w:t>企业专利、获奖证书及其他证明材料（复印件）</w:t>
      </w:r>
    </w:p>
    <w:p>
      <w:pPr>
        <w:rPr>
          <w:rFonts w:ascii="Times New Roman" w:hAnsi="Times New Roman" w:eastAsia="仿宋_GB2312"/>
          <w:bCs/>
          <w:sz w:val="32"/>
          <w:szCs w:val="32"/>
        </w:rPr>
      </w:pPr>
      <w:r>
        <w:rPr>
          <w:rFonts w:ascii="Times New Roman" w:hAnsi="Times New Roman" w:eastAsia="仿宋_GB2312"/>
          <w:bCs/>
          <w:sz w:val="32"/>
          <w:szCs w:val="32"/>
        </w:rPr>
        <w:t>（填报格式说明：请用A4幅面编辑，正文字体为3号仿宋体，单倍行距。一级标题3号黑体，二级标题3号楷体GB_2312。）</w:t>
      </w:r>
    </w:p>
    <w:p>
      <w:pPr>
        <w:rPr>
          <w:rFonts w:ascii="Times New Roman" w:hAnsi="Times New Roman" w:eastAsia="仿宋_GB2312"/>
          <w:bCs/>
          <w:sz w:val="32"/>
          <w:szCs w:val="32"/>
        </w:rPr>
      </w:pPr>
      <w:r>
        <w:rPr>
          <w:rFonts w:ascii="Times New Roman" w:hAnsi="Times New Roman" w:eastAsia="仿宋_GB2312"/>
          <w:bCs/>
          <w:sz w:val="32"/>
          <w:szCs w:val="32"/>
        </w:rPr>
        <w:br w:type="page"/>
      </w:r>
    </w:p>
    <w:p>
      <w:pPr>
        <w:spacing w:before="468" w:beforeLines="150" w:after="312" w:afterLines="100" w:line="560" w:lineRule="exact"/>
        <w:rPr>
          <w:rFonts w:ascii="Times New Roman" w:hAnsi="Times New Roman" w:eastAsia="黑体"/>
          <w:sz w:val="36"/>
          <w:szCs w:val="36"/>
        </w:rPr>
      </w:pPr>
      <w:r>
        <w:rPr>
          <w:rFonts w:ascii="Times New Roman" w:hAnsi="Times New Roman" w:eastAsia="黑体"/>
          <w:sz w:val="36"/>
          <w:szCs w:val="36"/>
        </w:rPr>
        <w:t xml:space="preserve">附件 </w:t>
      </w:r>
    </w:p>
    <w:p>
      <w:pPr>
        <w:spacing w:before="468" w:beforeLines="150" w:after="312" w:afterLines="100" w:line="560" w:lineRule="exact"/>
        <w:jc w:val="center"/>
        <w:rPr>
          <w:rFonts w:ascii="Times New Roman" w:hAnsi="Times New Roman" w:eastAsia="黑体"/>
          <w:sz w:val="36"/>
          <w:szCs w:val="36"/>
        </w:rPr>
      </w:pPr>
      <w:r>
        <w:rPr>
          <w:rFonts w:ascii="Times New Roman" w:hAnsi="Times New Roman" w:eastAsia="黑体"/>
          <w:sz w:val="36"/>
          <w:szCs w:val="36"/>
        </w:rPr>
        <w:t>申报主体责任声明</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根据《工业和信息化部办公厅</w:t>
      </w:r>
      <w:r>
        <w:rPr>
          <w:rFonts w:hint="eastAsia" w:ascii="Times New Roman" w:hAnsi="Times New Roman" w:eastAsia="仿宋_GB2312"/>
          <w:sz w:val="32"/>
          <w:szCs w:val="32"/>
        </w:rPr>
        <w:t>关于开展2020年工业互联网试点示范项目推荐的通知</w:t>
      </w:r>
      <w:r>
        <w:rPr>
          <w:rFonts w:ascii="Times New Roman" w:hAnsi="Times New Roman" w:eastAsia="仿宋_GB2312"/>
          <w:sz w:val="32"/>
          <w:szCs w:val="32"/>
        </w:rPr>
        <w:t>》要求，我单位提交了</w:t>
      </w:r>
    </w:p>
    <w:p>
      <w:pPr>
        <w:spacing w:line="560" w:lineRule="exact"/>
        <w:rPr>
          <w:rFonts w:ascii="Times New Roman" w:hAnsi="Times New Roman" w:eastAsia="仿宋_GB2312"/>
          <w:sz w:val="32"/>
          <w:szCs w:val="32"/>
        </w:rPr>
      </w:pPr>
      <w:r>
        <w:rPr>
          <w:rFonts w:ascii="Times New Roman" w:hAnsi="Times New Roman" w:eastAsia="仿宋_GB2312"/>
          <w:sz w:val="32"/>
          <w:szCs w:val="32"/>
          <w:u w:val="single"/>
        </w:rPr>
        <w:t xml:space="preserve">                          </w:t>
      </w:r>
      <w:r>
        <w:rPr>
          <w:rFonts w:ascii="Times New Roman" w:hAnsi="Times New Roman" w:eastAsia="仿宋_GB2312"/>
          <w:sz w:val="32"/>
          <w:szCs w:val="32"/>
        </w:rPr>
        <w:t>项目参评。</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现就有关情况声明如下：</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1.我单位对提供参评的全部资料的真实性负责，并保证所涉及的关键技术产品等内容皆为自主知识产权。</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2.我单位在参评过程中所涉及的项目内容和程序皆符合国家有关法律法规及相关产业政策要求。</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3.我单位对所提交的项目内容负有保密责任，按照国家相关保密规定，所提交的项目内容未涉及国家秘密、个人信息和其他敏感信息。</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4.我单位申报项目所填写的相关文字和图片已经审核，确认无误。</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我单位对违反上述声明导致的后果承担全部法律责任。</w:t>
      </w:r>
    </w:p>
    <w:p>
      <w:pPr>
        <w:spacing w:line="560" w:lineRule="exact"/>
        <w:ind w:right="640" w:firstLine="4320" w:firstLineChars="1350"/>
        <w:rPr>
          <w:rFonts w:ascii="Times New Roman" w:hAnsi="Times New Roman" w:eastAsia="仿宋_GB2312"/>
          <w:sz w:val="32"/>
          <w:szCs w:val="32"/>
        </w:rPr>
      </w:pPr>
    </w:p>
    <w:p>
      <w:pPr>
        <w:spacing w:line="560" w:lineRule="exact"/>
        <w:ind w:right="640" w:firstLine="4320" w:firstLineChars="1350"/>
        <w:rPr>
          <w:rFonts w:ascii="Times New Roman" w:hAnsi="Times New Roman" w:eastAsia="仿宋_GB2312"/>
          <w:sz w:val="32"/>
          <w:szCs w:val="32"/>
        </w:rPr>
      </w:pPr>
      <w:r>
        <w:rPr>
          <w:rFonts w:ascii="Times New Roman" w:hAnsi="Times New Roman" w:eastAsia="仿宋_GB2312"/>
          <w:sz w:val="32"/>
          <w:szCs w:val="32"/>
        </w:rPr>
        <w:t>法定代表人：（签字）</w:t>
      </w:r>
    </w:p>
    <w:p>
      <w:pPr>
        <w:spacing w:line="560" w:lineRule="exact"/>
        <w:ind w:right="640" w:firstLine="4320" w:firstLineChars="1350"/>
        <w:rPr>
          <w:rFonts w:ascii="Times New Roman" w:hAnsi="Times New Roman" w:eastAsia="仿宋_GB2312"/>
          <w:sz w:val="32"/>
          <w:szCs w:val="32"/>
        </w:rPr>
      </w:pPr>
      <w:r>
        <w:rPr>
          <w:rFonts w:ascii="Times New Roman" w:hAnsi="Times New Roman" w:eastAsia="仿宋_GB2312"/>
          <w:sz w:val="32"/>
          <w:szCs w:val="32"/>
        </w:rPr>
        <w:t>公司（企业盖章）</w:t>
      </w:r>
    </w:p>
    <w:p>
      <w:pPr>
        <w:wordWrap w:val="0"/>
        <w:spacing w:line="560" w:lineRule="exact"/>
        <w:ind w:right="640" w:firstLine="640" w:firstLineChars="200"/>
        <w:jc w:val="right"/>
        <w:rPr>
          <w:rFonts w:ascii="Times New Roman" w:hAnsi="Times New Roman" w:eastAsia="仿宋_GB2312"/>
          <w:sz w:val="32"/>
          <w:szCs w:val="32"/>
        </w:rPr>
      </w:pPr>
    </w:p>
    <w:p>
      <w:pPr>
        <w:spacing w:line="560" w:lineRule="exact"/>
        <w:ind w:right="640" w:firstLine="640" w:firstLineChars="200"/>
        <w:jc w:val="right"/>
        <w:rPr>
          <w:rFonts w:ascii="Times New Roman" w:hAnsi="Times New Roman" w:eastAsia="仿宋_GB2312"/>
          <w:sz w:val="32"/>
          <w:szCs w:val="32"/>
        </w:rPr>
      </w:pPr>
      <w:r>
        <w:rPr>
          <w:rFonts w:ascii="Times New Roman" w:hAnsi="Times New Roman" w:eastAsia="仿宋_GB2312"/>
          <w:sz w:val="32"/>
          <w:szCs w:val="32"/>
        </w:rPr>
        <w:t>二</w:t>
      </w:r>
      <w:r>
        <w:rPr>
          <w:rFonts w:ascii="Times New Roman" w:hAnsi="Times New Roman" w:eastAsia="仿宋"/>
          <w:sz w:val="32"/>
          <w:szCs w:val="32"/>
        </w:rPr>
        <w:t>〇</w:t>
      </w:r>
      <w:r>
        <w:rPr>
          <w:rFonts w:hint="eastAsia" w:ascii="Times New Roman" w:hAnsi="Times New Roman" w:eastAsia="仿宋_GB2312"/>
          <w:sz w:val="32"/>
          <w:szCs w:val="32"/>
          <w:lang w:eastAsia="zh-CN"/>
        </w:rPr>
        <w:t>二</w:t>
      </w:r>
      <w:r>
        <w:rPr>
          <w:rFonts w:ascii="Times New Roman" w:hAnsi="Times New Roman" w:eastAsia="仿宋"/>
          <w:sz w:val="32"/>
          <w:szCs w:val="32"/>
        </w:rPr>
        <w:t>〇</w:t>
      </w:r>
      <w:r>
        <w:rPr>
          <w:rFonts w:ascii="Times New Roman" w:hAnsi="Times New Roman" w:eastAsia="仿宋_GB2312"/>
          <w:sz w:val="32"/>
          <w:szCs w:val="32"/>
        </w:rPr>
        <w:t>年  月  日</w:t>
      </w:r>
    </w:p>
    <w:p>
      <w:pPr>
        <w:rPr>
          <w:rFonts w:ascii="Times New Roman" w:hAnsi="Times New Roman" w:eastAsia="仿宋_GB231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t>4</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5F7995EA"/>
    <w:rsid w:val="001B0C5E"/>
    <w:rsid w:val="00254186"/>
    <w:rsid w:val="002A6748"/>
    <w:rsid w:val="00467689"/>
    <w:rsid w:val="00473E26"/>
    <w:rsid w:val="004B199F"/>
    <w:rsid w:val="005230B8"/>
    <w:rsid w:val="00541822"/>
    <w:rsid w:val="005E3066"/>
    <w:rsid w:val="007F4BE4"/>
    <w:rsid w:val="009B77DB"/>
    <w:rsid w:val="06CC04D1"/>
    <w:rsid w:val="0BFF38F5"/>
    <w:rsid w:val="17A93D4F"/>
    <w:rsid w:val="327D830A"/>
    <w:rsid w:val="4C306F03"/>
    <w:rsid w:val="53D26261"/>
    <w:rsid w:val="5F7995EA"/>
    <w:rsid w:val="63FD3241"/>
    <w:rsid w:val="6BBF931B"/>
    <w:rsid w:val="6BFB716E"/>
    <w:rsid w:val="6CAC6671"/>
    <w:rsid w:val="6FBF2FE8"/>
    <w:rsid w:val="73DD0AF0"/>
    <w:rsid w:val="762C6F06"/>
    <w:rsid w:val="7AAF5642"/>
    <w:rsid w:val="7BCD9F6A"/>
    <w:rsid w:val="7BEF5501"/>
    <w:rsid w:val="7D3EF087"/>
    <w:rsid w:val="7DEF444C"/>
    <w:rsid w:val="7DF955AA"/>
    <w:rsid w:val="7FFF11FC"/>
    <w:rsid w:val="BEDF7590"/>
    <w:rsid w:val="BEFD5176"/>
    <w:rsid w:val="BFE776B3"/>
    <w:rsid w:val="CD774A10"/>
    <w:rsid w:val="DAEF582F"/>
    <w:rsid w:val="DBF11E8B"/>
    <w:rsid w:val="DFA2A837"/>
    <w:rsid w:val="EC5B78F0"/>
    <w:rsid w:val="EEC71F96"/>
    <w:rsid w:val="F7EE249D"/>
    <w:rsid w:val="FBBF2436"/>
    <w:rsid w:val="FD7503A0"/>
    <w:rsid w:val="FDED049A"/>
    <w:rsid w:val="FDFF6344"/>
    <w:rsid w:val="FED61DC5"/>
    <w:rsid w:val="FF5F2E9C"/>
    <w:rsid w:val="FF63D3EE"/>
    <w:rsid w:val="FF865886"/>
    <w:rsid w:val="FF8F161B"/>
    <w:rsid w:val="FFBC79D0"/>
    <w:rsid w:val="FFEC87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nhideWhenUsed="0" w:uiPriority="0" w:semiHidden="0" w:name="endnote text"/>
    <w:lsdException w:uiPriority="0" w:name="table of authorities"/>
    <w:lsdException w:uiPriority="0" w:name="macro"/>
    <w:lsdException w:unhideWhenUsed="0" w:uiPriority="0" w:semiHidden="0" w:name="toa heading"/>
    <w:lsdException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alloon Text"/>
    <w:basedOn w:val="1"/>
    <w:link w:val="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1111</Words>
  <Characters>1157</Characters>
  <Lines>11</Lines>
  <Paragraphs>3</Paragraphs>
  <ScaleCrop>false</ScaleCrop>
  <LinksUpToDate>false</LinksUpToDate>
  <CharactersWithSpaces>1536</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2019-09-19T01:30:00Z</dcterms:created>
  <dc:creator>臧磊</dc:creator>
  <cp:lastModifiedBy>刘春帆</cp:lastModifiedBy>
  <cp:lastPrinted>2019-10-30T02:49:00Z</cp:lastPrinted>
  <dcterms:modified xsi:type="dcterms:W3CDTF">2020-11-12T03:11:48Z</dcterms:modified>
  <dc:title>附件2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